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5758" w:rsidRPr="00B51A74" w:rsidRDefault="00F95758" w:rsidP="009071C1">
      <w:pPr>
        <w:ind w:left="720"/>
        <w:rPr>
          <w:rFonts w:ascii="Arial" w:hAnsi="Arial" w:cs="Arial"/>
        </w:rPr>
      </w:pPr>
      <w:bookmarkStart w:id="0" w:name="_GoBack"/>
      <w:bookmarkEnd w:id="0"/>
      <w:r w:rsidRPr="00B51A74">
        <w:rPr>
          <w:rFonts w:ascii="Arial" w:hAnsi="Arial" w:cs="Arial"/>
          <w:u w:val="single"/>
        </w:rPr>
        <w:t>Subject:</w:t>
      </w:r>
      <w:r w:rsidRPr="00B51A74">
        <w:rPr>
          <w:rFonts w:ascii="Arial" w:hAnsi="Arial" w:cs="Arial"/>
        </w:rPr>
        <w:t xml:space="preserve"> Delivering World Class Technology to the Insurance Industry</w:t>
      </w:r>
    </w:p>
    <w:p w:rsidR="00F95758" w:rsidRPr="00B51A74" w:rsidRDefault="00F95758" w:rsidP="009071C1">
      <w:pPr>
        <w:ind w:left="720"/>
        <w:rPr>
          <w:rFonts w:ascii="Arial" w:hAnsi="Arial" w:cs="Arial"/>
        </w:rPr>
      </w:pPr>
    </w:p>
    <w:p w:rsidR="00F95758" w:rsidRPr="00B51A74" w:rsidRDefault="00F95758" w:rsidP="009071C1">
      <w:pPr>
        <w:ind w:left="720"/>
        <w:rPr>
          <w:rFonts w:ascii="Arial" w:hAnsi="Arial" w:cs="Arial"/>
        </w:rPr>
      </w:pPr>
    </w:p>
    <w:p w:rsidR="00F95758" w:rsidRPr="00B51A74" w:rsidRDefault="00F95758" w:rsidP="009071C1">
      <w:pPr>
        <w:ind w:left="720"/>
        <w:rPr>
          <w:rFonts w:ascii="Arial" w:hAnsi="Arial" w:cs="Arial"/>
        </w:rPr>
      </w:pPr>
      <w:r w:rsidRPr="00B51A74">
        <w:rPr>
          <w:rFonts w:ascii="Arial" w:hAnsi="Arial" w:cs="Arial"/>
        </w:rPr>
        <w:br/>
        <w:t>Dear &lt;&lt;NAME&gt;&gt;,</w:t>
      </w:r>
    </w:p>
    <w:p w:rsidR="00F95758" w:rsidRPr="00B51A74" w:rsidRDefault="00F95758" w:rsidP="009071C1">
      <w:pPr>
        <w:ind w:left="720"/>
        <w:rPr>
          <w:rFonts w:ascii="Arial" w:hAnsi="Arial" w:cs="Arial"/>
        </w:rPr>
      </w:pPr>
      <w:r w:rsidRPr="00B51A74">
        <w:rPr>
          <w:rFonts w:ascii="Arial" w:hAnsi="Arial" w:cs="Arial"/>
        </w:rPr>
        <w:t> </w:t>
      </w:r>
    </w:p>
    <w:p w:rsidR="00F95758" w:rsidRDefault="00F95758" w:rsidP="00DA4708">
      <w:pPr>
        <w:ind w:left="720"/>
        <w:jc w:val="both"/>
        <w:rPr>
          <w:rFonts w:ascii="Arial" w:hAnsi="Arial" w:cs="Arial"/>
        </w:rPr>
      </w:pPr>
      <w:r w:rsidRPr="00B51A74">
        <w:rPr>
          <w:rFonts w:ascii="Arial" w:hAnsi="Arial" w:cs="Arial"/>
        </w:rPr>
        <w:t>Gartner</w:t>
      </w:r>
      <w:r>
        <w:rPr>
          <w:rFonts w:ascii="Arial" w:hAnsi="Arial" w:cs="Arial"/>
        </w:rPr>
        <w:t xml:space="preserve"> reports that</w:t>
      </w:r>
      <w:r w:rsidRPr="00B51A74">
        <w:rPr>
          <w:rFonts w:ascii="Arial" w:hAnsi="Arial" w:cs="Arial"/>
        </w:rPr>
        <w:t xml:space="preserve"> the insurance industry is undergoing massive transformation</w:t>
      </w:r>
      <w:r>
        <w:rPr>
          <w:rFonts w:ascii="Arial" w:hAnsi="Arial" w:cs="Arial"/>
        </w:rPr>
        <w:t xml:space="preserve"> due in great part changes driven by the Internet and cloud computing.</w:t>
      </w:r>
      <w:r w:rsidRPr="00B51A74">
        <w:rPr>
          <w:rFonts w:ascii="Arial" w:hAnsi="Arial" w:cs="Arial"/>
        </w:rPr>
        <w:t xml:space="preserve"> </w:t>
      </w:r>
      <w:r>
        <w:rPr>
          <w:rFonts w:ascii="Arial" w:hAnsi="Arial" w:cs="Arial"/>
        </w:rPr>
        <w:t>D</w:t>
      </w:r>
      <w:r w:rsidRPr="00B51A74">
        <w:rPr>
          <w:rFonts w:ascii="Arial" w:hAnsi="Arial" w:cs="Arial"/>
        </w:rPr>
        <w:t>riven by accelerating internal and external pressures</w:t>
      </w:r>
      <w:r>
        <w:rPr>
          <w:rFonts w:ascii="Arial" w:hAnsi="Arial" w:cs="Arial"/>
        </w:rPr>
        <w:t>, insurance companies are looking for better ways to attract</w:t>
      </w:r>
      <w:r w:rsidRPr="00B51A74">
        <w:rPr>
          <w:rFonts w:ascii="Arial" w:hAnsi="Arial" w:cs="Arial"/>
        </w:rPr>
        <w:t xml:space="preserve"> and retain new customers, reduc</w:t>
      </w:r>
      <w:r>
        <w:rPr>
          <w:rFonts w:ascii="Arial" w:hAnsi="Arial" w:cs="Arial"/>
        </w:rPr>
        <w:t>e</w:t>
      </w:r>
      <w:r w:rsidRPr="00B51A74">
        <w:rPr>
          <w:rFonts w:ascii="Arial" w:hAnsi="Arial" w:cs="Arial"/>
        </w:rPr>
        <w:t xml:space="preserve"> enterprise costs and creat</w:t>
      </w:r>
      <w:r>
        <w:rPr>
          <w:rFonts w:ascii="Arial" w:hAnsi="Arial" w:cs="Arial"/>
        </w:rPr>
        <w:t>e</w:t>
      </w:r>
      <w:r w:rsidRPr="00B51A74">
        <w:rPr>
          <w:rFonts w:ascii="Arial" w:hAnsi="Arial" w:cs="Arial"/>
        </w:rPr>
        <w:t xml:space="preserve"> new products </w:t>
      </w:r>
      <w:r>
        <w:rPr>
          <w:rFonts w:ascii="Arial" w:hAnsi="Arial" w:cs="Arial"/>
        </w:rPr>
        <w:t xml:space="preserve">and </w:t>
      </w:r>
      <w:r w:rsidRPr="00B51A74">
        <w:rPr>
          <w:rFonts w:ascii="Arial" w:hAnsi="Arial" w:cs="Arial"/>
        </w:rPr>
        <w:t>services</w:t>
      </w:r>
      <w:r>
        <w:rPr>
          <w:rFonts w:ascii="Arial" w:hAnsi="Arial" w:cs="Arial"/>
        </w:rPr>
        <w:t xml:space="preserve">. ROI provides you the resources to meet the challenges of a changing market. </w:t>
      </w:r>
      <w:del w:id="1" w:author="Jay" w:date="2014-05-20T06:37:00Z">
        <w:r w:rsidRPr="00B51A74" w:rsidDel="000248B4">
          <w:rPr>
            <w:rFonts w:ascii="Arial" w:hAnsi="Arial" w:cs="Arial"/>
          </w:rPr>
          <w:delText> </w:delText>
        </w:r>
      </w:del>
      <w:r>
        <w:rPr>
          <w:rFonts w:ascii="Arial" w:hAnsi="Arial" w:cs="Arial"/>
        </w:rPr>
        <w:t>Michael Anselmo has joined Return on Intelligence as chief delivery officer for Return on Intelligence Solutions Insurance Business Unit.  Michael has 28 years of insurance industry experience in implementing transformative technology as CIO of Claredon Insurance Group, and with KPMG Insurance consulting in addition to implementing solutions for American Re-Insurance, Munich Re-Insurance and NASDAQ.</w:t>
      </w:r>
    </w:p>
    <w:p w:rsidR="00F95758" w:rsidRDefault="00F95758" w:rsidP="00DA4708">
      <w:pPr>
        <w:ind w:left="720"/>
        <w:jc w:val="both"/>
        <w:rPr>
          <w:rFonts w:ascii="Arial" w:hAnsi="Arial" w:cs="Arial"/>
        </w:rPr>
      </w:pPr>
    </w:p>
    <w:p w:rsidR="00F95758" w:rsidRPr="00B51A74" w:rsidRDefault="00F95758" w:rsidP="00DA4708">
      <w:pPr>
        <w:ind w:left="720"/>
        <w:jc w:val="both"/>
        <w:rPr>
          <w:rFonts w:ascii="Arial" w:hAnsi="Arial" w:cs="Arial"/>
        </w:rPr>
      </w:pPr>
      <w:r w:rsidRPr="00B51A74">
        <w:rPr>
          <w:rFonts w:ascii="Arial" w:hAnsi="Arial" w:cs="Arial"/>
        </w:rPr>
        <w:t> </w:t>
      </w:r>
    </w:p>
    <w:p w:rsidR="00F95758" w:rsidRDefault="00F95758">
      <w:pPr>
        <w:ind w:left="720"/>
        <w:jc w:val="both"/>
        <w:rPr>
          <w:rFonts w:ascii="Arial" w:hAnsi="Arial" w:cs="Arial"/>
        </w:rPr>
      </w:pPr>
      <w:r w:rsidRPr="00B51A74">
        <w:rPr>
          <w:rFonts w:ascii="Arial" w:hAnsi="Arial" w:cs="Arial"/>
        </w:rPr>
        <w:t xml:space="preserve">Return on Intelligence </w:t>
      </w:r>
      <w:r>
        <w:rPr>
          <w:rFonts w:ascii="Arial" w:hAnsi="Arial" w:cs="Arial"/>
        </w:rPr>
        <w:t xml:space="preserve">is </w:t>
      </w:r>
      <w:r w:rsidRPr="00B51A74">
        <w:rPr>
          <w:rFonts w:ascii="Arial" w:hAnsi="Arial" w:cs="Arial"/>
        </w:rPr>
        <w:t xml:space="preserve">a leading provider of full lifecycle product engineering and core systems transformation.  </w:t>
      </w:r>
      <w:r>
        <w:rPr>
          <w:rFonts w:ascii="Arial" w:hAnsi="Arial" w:cs="Arial"/>
        </w:rPr>
        <w:t>ROI helps clients strategize design and implement core systems transformations that allow insurance companies to harness disruptive IT technologies as engines of growth. Recent areas of success include:</w:t>
      </w:r>
    </w:p>
    <w:p w:rsidR="00F95758" w:rsidRDefault="00F95758">
      <w:pPr>
        <w:ind w:left="720"/>
        <w:jc w:val="both"/>
        <w:rPr>
          <w:rFonts w:ascii="Arial" w:hAnsi="Arial" w:cs="Arial"/>
        </w:rPr>
      </w:pPr>
    </w:p>
    <w:p w:rsidR="00F95758" w:rsidRDefault="00F95758" w:rsidP="00420698">
      <w:pPr>
        <w:pStyle w:val="ListParagraph"/>
        <w:numPr>
          <w:ilvl w:val="0"/>
          <w:numId w:val="2"/>
        </w:numPr>
        <w:rPr>
          <w:rFonts w:ascii="Arial" w:hAnsi="Arial" w:cs="Arial"/>
        </w:rPr>
      </w:pPr>
      <w:r>
        <w:rPr>
          <w:rFonts w:ascii="Arial" w:hAnsi="Arial" w:cs="Arial"/>
        </w:rPr>
        <w:t>Transition of the software providers insurance stack from on-premises to a cloud-based SaaS offering, including real-time, straight-through processing functionality</w:t>
      </w:r>
    </w:p>
    <w:p w:rsidR="00F95758" w:rsidRDefault="00F95758" w:rsidP="00B549E2">
      <w:pPr>
        <w:pStyle w:val="ListParagraph"/>
        <w:ind w:left="1080"/>
        <w:rPr>
          <w:rFonts w:ascii="Arial" w:hAnsi="Arial" w:cs="Arial"/>
        </w:rPr>
      </w:pPr>
    </w:p>
    <w:p w:rsidR="00F95758" w:rsidRDefault="00F95758" w:rsidP="00124016">
      <w:pPr>
        <w:pStyle w:val="ListParagraph"/>
        <w:numPr>
          <w:ilvl w:val="0"/>
          <w:numId w:val="2"/>
        </w:numPr>
        <w:jc w:val="both"/>
        <w:rPr>
          <w:rFonts w:ascii="Arial" w:hAnsi="Arial" w:cs="Arial"/>
        </w:rPr>
      </w:pPr>
      <w:r>
        <w:rPr>
          <w:rFonts w:ascii="Arial" w:hAnsi="Arial" w:cs="Arial"/>
        </w:rPr>
        <w:t>Combination of separate insurance businesses into a cloud-based single platform for greater carrier and agent agility while reducing annual maintenance costs and improving the organizations ability to scale operations.</w:t>
      </w:r>
    </w:p>
    <w:p w:rsidR="00F95758" w:rsidRDefault="00F95758" w:rsidP="00050406">
      <w:pPr>
        <w:pStyle w:val="ListParagraph"/>
        <w:ind w:left="1080"/>
        <w:jc w:val="both"/>
        <w:rPr>
          <w:rFonts w:ascii="Arial" w:hAnsi="Arial" w:cs="Arial"/>
        </w:rPr>
      </w:pPr>
    </w:p>
    <w:p w:rsidR="00F95758" w:rsidRDefault="00F95758" w:rsidP="00124016">
      <w:pPr>
        <w:pStyle w:val="ListParagraph"/>
        <w:numPr>
          <w:ilvl w:val="0"/>
          <w:numId w:val="2"/>
        </w:numPr>
        <w:jc w:val="both"/>
        <w:rPr>
          <w:rFonts w:ascii="Arial" w:hAnsi="Arial" w:cs="Arial"/>
        </w:rPr>
      </w:pPr>
      <w:r>
        <w:rPr>
          <w:rFonts w:ascii="Arial" w:hAnsi="Arial" w:cs="Arial"/>
        </w:rPr>
        <w:t xml:space="preserve">Extension of an Insurance company ISV’s cloud-based offerings with functionality to become a full service insurance software provider. </w:t>
      </w:r>
    </w:p>
    <w:p w:rsidR="00F95758" w:rsidRPr="00DA4708" w:rsidRDefault="00F95758" w:rsidP="00124016">
      <w:pPr>
        <w:jc w:val="both"/>
        <w:rPr>
          <w:rFonts w:ascii="Arial" w:hAnsi="Arial" w:cs="Arial"/>
        </w:rPr>
      </w:pPr>
    </w:p>
    <w:p w:rsidR="00F95758" w:rsidRPr="00B51A74" w:rsidRDefault="00F95758" w:rsidP="00124016">
      <w:pPr>
        <w:ind w:left="720"/>
        <w:jc w:val="both"/>
        <w:rPr>
          <w:rFonts w:ascii="Arial" w:hAnsi="Arial" w:cs="Arial"/>
        </w:rPr>
      </w:pPr>
      <w:r>
        <w:rPr>
          <w:rFonts w:ascii="Arial" w:hAnsi="Arial" w:cs="Arial"/>
        </w:rPr>
        <w:t>We would like to share our ideas and experience in</w:t>
      </w:r>
      <w:r w:rsidRPr="00B51A74">
        <w:rPr>
          <w:rFonts w:ascii="Arial" w:hAnsi="Arial" w:cs="Arial"/>
        </w:rPr>
        <w:t xml:space="preserve"> 30-minute call at your convenience</w:t>
      </w:r>
      <w:r>
        <w:rPr>
          <w:rFonts w:ascii="Arial" w:hAnsi="Arial" w:cs="Arial"/>
        </w:rPr>
        <w:t>.</w:t>
      </w:r>
      <w:r w:rsidRPr="00B51A74">
        <w:rPr>
          <w:rFonts w:ascii="Arial" w:hAnsi="Arial" w:cs="Arial"/>
        </w:rPr>
        <w:t xml:space="preserve">  We’d like to share our </w:t>
      </w:r>
      <w:r>
        <w:rPr>
          <w:rFonts w:ascii="Arial" w:hAnsi="Arial" w:cs="Arial"/>
        </w:rPr>
        <w:t>expertise</w:t>
      </w:r>
      <w:r w:rsidRPr="00B51A74">
        <w:rPr>
          <w:rFonts w:ascii="Arial" w:hAnsi="Arial" w:cs="Arial"/>
        </w:rPr>
        <w:t xml:space="preserve"> in helping companies like yours accelerate their product roadmap, improve the quality of their products, and reduce costs.  Thanks, and we look forward to our discussion.</w:t>
      </w:r>
    </w:p>
    <w:p w:rsidR="00F95758" w:rsidRPr="00B51A74" w:rsidRDefault="00F95758" w:rsidP="009071C1">
      <w:pPr>
        <w:ind w:left="720"/>
        <w:rPr>
          <w:rFonts w:ascii="Arial" w:hAnsi="Arial" w:cs="Arial"/>
        </w:rPr>
      </w:pPr>
      <w:r w:rsidRPr="00B51A74">
        <w:rPr>
          <w:rFonts w:ascii="Arial" w:hAnsi="Arial" w:cs="Arial"/>
        </w:rPr>
        <w:t> </w:t>
      </w:r>
    </w:p>
    <w:p w:rsidR="00F95758" w:rsidRPr="00B51A74" w:rsidRDefault="00F95758" w:rsidP="009071C1">
      <w:pPr>
        <w:ind w:left="720"/>
        <w:rPr>
          <w:rFonts w:ascii="Arial" w:hAnsi="Arial" w:cs="Arial"/>
        </w:rPr>
      </w:pPr>
      <w:r w:rsidRPr="00B51A74">
        <w:rPr>
          <w:rFonts w:ascii="Arial" w:hAnsi="Arial" w:cs="Arial"/>
        </w:rPr>
        <w:t> </w:t>
      </w:r>
    </w:p>
    <w:p w:rsidR="00F95758" w:rsidRPr="00B51A74" w:rsidRDefault="00F95758" w:rsidP="009071C1">
      <w:pPr>
        <w:ind w:left="720"/>
        <w:rPr>
          <w:rFonts w:ascii="Arial" w:hAnsi="Arial" w:cs="Arial"/>
        </w:rPr>
      </w:pPr>
      <w:r w:rsidRPr="00B51A74">
        <w:rPr>
          <w:rFonts w:ascii="Arial" w:hAnsi="Arial" w:cs="Arial"/>
        </w:rPr>
        <w:t xml:space="preserve">Respectfully, </w:t>
      </w:r>
    </w:p>
    <w:p w:rsidR="00F95758" w:rsidRPr="00B51A74" w:rsidRDefault="00F95758" w:rsidP="009071C1">
      <w:pPr>
        <w:ind w:left="720"/>
        <w:rPr>
          <w:rFonts w:ascii="Arial" w:hAnsi="Arial" w:cs="Arial"/>
        </w:rPr>
      </w:pPr>
      <w:r w:rsidRPr="00B51A74">
        <w:rPr>
          <w:rFonts w:ascii="Arial" w:hAnsi="Arial" w:cs="Arial"/>
        </w:rPr>
        <w:t> </w:t>
      </w:r>
    </w:p>
    <w:p w:rsidR="00F95758" w:rsidRDefault="00F95758" w:rsidP="008D1774">
      <w:pPr>
        <w:ind w:left="720"/>
        <w:rPr>
          <w:rFonts w:ascii="Arial" w:hAnsi="Arial" w:cs="Arial"/>
          <w:sz w:val="20"/>
          <w:szCs w:val="20"/>
        </w:rPr>
      </w:pPr>
      <w:r w:rsidRPr="00B51A74">
        <w:rPr>
          <w:rFonts w:ascii="Arial" w:hAnsi="Arial" w:cs="Arial"/>
        </w:rPr>
        <w:t>xxx</w:t>
      </w:r>
      <w:r w:rsidRPr="00B51A74">
        <w:rPr>
          <w:rFonts w:ascii="Arial" w:hAnsi="Arial" w:cs="Arial"/>
        </w:rPr>
        <w:br/>
      </w:r>
    </w:p>
    <w:p w:rsidR="00F95758" w:rsidRDefault="00F95758"/>
    <w:sectPr w:rsidR="00F95758" w:rsidSect="00A30C7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803C6"/>
    <w:multiLevelType w:val="multilevel"/>
    <w:tmpl w:val="DF600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A4D77FF"/>
    <w:multiLevelType w:val="hybridMultilevel"/>
    <w:tmpl w:val="8F621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071C1"/>
    <w:rsid w:val="000248B4"/>
    <w:rsid w:val="00050406"/>
    <w:rsid w:val="00085EE4"/>
    <w:rsid w:val="001163D3"/>
    <w:rsid w:val="00124016"/>
    <w:rsid w:val="002F7A70"/>
    <w:rsid w:val="00371851"/>
    <w:rsid w:val="00420698"/>
    <w:rsid w:val="005A5ABF"/>
    <w:rsid w:val="005E6A10"/>
    <w:rsid w:val="00701F7A"/>
    <w:rsid w:val="00791DE2"/>
    <w:rsid w:val="007F23D8"/>
    <w:rsid w:val="00895A87"/>
    <w:rsid w:val="008D1774"/>
    <w:rsid w:val="009071C1"/>
    <w:rsid w:val="00A22083"/>
    <w:rsid w:val="00A30C77"/>
    <w:rsid w:val="00B02758"/>
    <w:rsid w:val="00B51A74"/>
    <w:rsid w:val="00B549E2"/>
    <w:rsid w:val="00B674C0"/>
    <w:rsid w:val="00CB4207"/>
    <w:rsid w:val="00D06D11"/>
    <w:rsid w:val="00D514A3"/>
    <w:rsid w:val="00D85EBB"/>
    <w:rsid w:val="00DA4708"/>
    <w:rsid w:val="00E1083A"/>
    <w:rsid w:val="00EE5E38"/>
    <w:rsid w:val="00F95758"/>
    <w:rsid w:val="00FD677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C1"/>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rsid w:val="009071C1"/>
    <w:rPr>
      <w:rFonts w:cs="Times New Roman"/>
      <w:color w:val="0000FF"/>
      <w:u w:val="single"/>
    </w:rPr>
  </w:style>
  <w:style w:type="paragraph" w:styleId="BalloonText">
    <w:name w:val="Balloon Text"/>
    <w:basedOn w:val="Normal"/>
    <w:link w:val="BalloonTextChar"/>
    <w:uiPriority w:val="99"/>
    <w:semiHidden/>
    <w:rsid w:val="00B51A7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51A74"/>
    <w:rPr>
      <w:rFonts w:ascii="Tahoma" w:hAnsi="Tahoma" w:cs="Tahoma"/>
      <w:sz w:val="16"/>
      <w:szCs w:val="16"/>
    </w:rPr>
  </w:style>
  <w:style w:type="paragraph" w:styleId="ListParagraph">
    <w:name w:val="List Paragraph"/>
    <w:basedOn w:val="Normal"/>
    <w:uiPriority w:val="99"/>
    <w:qFormat/>
    <w:rsid w:val="00B51A74"/>
    <w:pPr>
      <w:ind w:left="720"/>
      <w:contextualSpacing/>
    </w:pPr>
  </w:style>
</w:styles>
</file>

<file path=word/webSettings.xml><?xml version="1.0" encoding="utf-8"?>
<w:webSettings xmlns:r="http://schemas.openxmlformats.org/officeDocument/2006/relationships" xmlns:w="http://schemas.openxmlformats.org/wordprocessingml/2006/main">
  <w:divs>
    <w:div w:id="16422284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1</Pages>
  <Words>311</Words>
  <Characters>1778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Subject: Delivering World Class Technology to the Insurance Industry</dc:title>
  <dc:subject/>
  <dc:creator>Scott Gaeta</dc:creator>
  <cp:keywords/>
  <dc:description/>
  <cp:lastModifiedBy>Jay</cp:lastModifiedBy>
  <cp:revision>3</cp:revision>
  <dcterms:created xsi:type="dcterms:W3CDTF">2014-05-20T14:45:00Z</dcterms:created>
  <dcterms:modified xsi:type="dcterms:W3CDTF">2014-05-20T14:45:00Z</dcterms:modified>
</cp:coreProperties>
</file>